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F7F" w:rsidRPr="006C6AFC" w:rsidRDefault="00A254A6" w:rsidP="00CD2F7F">
      <w:pPr>
        <w:pStyle w:val="NZEV0"/>
        <w:spacing w:line="280" w:lineRule="atLeast"/>
        <w:rPr>
          <w:rFonts w:cs="Arial"/>
        </w:rPr>
      </w:pPr>
      <w:r>
        <w:rPr>
          <w:rFonts w:cs="Arial"/>
        </w:rPr>
        <w:t>Předběžný harmonogram</w:t>
      </w:r>
    </w:p>
    <w:p w:rsidR="00CD2F7F" w:rsidRPr="006C6AFC" w:rsidRDefault="00CD2F7F" w:rsidP="00CD2F7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</w:p>
    <w:p w:rsidR="00CD2F7F" w:rsidRDefault="00CD2F7F" w:rsidP="00CD2F7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  <w:r w:rsidRPr="006C6AFC">
        <w:rPr>
          <w:rFonts w:ascii="Arial" w:hAnsi="Arial" w:cs="Arial"/>
          <w:b/>
        </w:rPr>
        <w:t>na veřejnou zakázku</w:t>
      </w:r>
    </w:p>
    <w:p w:rsidR="00CD2F7F" w:rsidRPr="006C6AFC" w:rsidRDefault="00CD2F7F" w:rsidP="00CD2F7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</w:p>
    <w:p w:rsidR="00CD2F7F" w:rsidRPr="005C05BE" w:rsidRDefault="00CD2F7F" w:rsidP="00CD2F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5C05BE">
        <w:rPr>
          <w:rFonts w:ascii="Arial" w:hAnsi="Arial" w:cs="Arial"/>
          <w:b/>
          <w:bCs/>
          <w:color w:val="FFFFFF"/>
          <w:sz w:val="32"/>
          <w:szCs w:val="32"/>
        </w:rPr>
        <w:t>Resortní elektronický systém spisové služby</w:t>
      </w:r>
    </w:p>
    <w:p w:rsidR="00CD2F7F" w:rsidRPr="00F97D56" w:rsidRDefault="00CD2F7F" w:rsidP="00CD2F7F">
      <w:pPr>
        <w:pStyle w:val="Normln11"/>
        <w:spacing w:before="120" w:after="120" w:line="280" w:lineRule="atLeast"/>
        <w:jc w:val="center"/>
        <w:rPr>
          <w:rFonts w:cs="Arial"/>
          <w:b/>
          <w:color w:val="FF0000"/>
          <w:sz w:val="20"/>
          <w:szCs w:val="20"/>
        </w:rPr>
      </w:pPr>
    </w:p>
    <w:p w:rsidR="00CD2F7F" w:rsidRPr="006C6AFC" w:rsidRDefault="00CD2F7F" w:rsidP="00CD2F7F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zadávanou v nadlimitním otevřeném</w:t>
      </w:r>
      <w:r w:rsidRPr="006C6AFC">
        <w:rPr>
          <w:rFonts w:cs="Arial"/>
          <w:b/>
          <w:sz w:val="20"/>
          <w:szCs w:val="20"/>
        </w:rPr>
        <w:t xml:space="preserve"> řízení dle zákona č. 137/2006 Sb.,</w:t>
      </w:r>
    </w:p>
    <w:p w:rsidR="00CD2F7F" w:rsidRPr="006C6AFC" w:rsidRDefault="00CD2F7F" w:rsidP="00CD2F7F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 veřejných zakázkách, ve znění pozdějších předpisů</w:t>
      </w:r>
      <w:r w:rsidRPr="006C6AFC">
        <w:rPr>
          <w:rFonts w:cs="Arial"/>
          <w:b/>
          <w:sz w:val="20"/>
          <w:szCs w:val="20"/>
        </w:rPr>
        <w:t xml:space="preserve"> (dále jen </w:t>
      </w:r>
      <w:r>
        <w:rPr>
          <w:rFonts w:cs="Arial"/>
          <w:b/>
          <w:sz w:val="20"/>
          <w:szCs w:val="20"/>
        </w:rPr>
        <w:t>„ZVZ“</w:t>
      </w:r>
      <w:r w:rsidRPr="006C6AFC">
        <w:rPr>
          <w:rFonts w:cs="Arial"/>
          <w:b/>
          <w:sz w:val="20"/>
          <w:szCs w:val="20"/>
        </w:rPr>
        <w:t>)</w:t>
      </w:r>
    </w:p>
    <w:p w:rsidR="00CD2F7F" w:rsidRPr="006C6AFC" w:rsidRDefault="00CD2F7F" w:rsidP="00CD2F7F">
      <w:pPr>
        <w:spacing w:before="120" w:after="120" w:line="280" w:lineRule="atLeast"/>
        <w:rPr>
          <w:rFonts w:ascii="Arial" w:hAnsi="Arial" w:cs="Arial"/>
          <w:b/>
          <w:szCs w:val="20"/>
        </w:rPr>
      </w:pP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Zadavatel</w:t>
      </w:r>
      <w:r w:rsidRPr="006C6AFC">
        <w:rPr>
          <w:rFonts w:ascii="Arial" w:hAnsi="Arial" w:cs="Arial"/>
          <w:b/>
          <w:sz w:val="20"/>
          <w:szCs w:val="20"/>
        </w:rPr>
        <w:t xml:space="preserve"> veřejné zakázky:</w:t>
      </w: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 Na Poříčním právu </w:t>
      </w:r>
      <w:r w:rsidRPr="006C6AFC">
        <w:rPr>
          <w:rFonts w:ascii="Arial" w:hAnsi="Arial" w:cs="Arial"/>
          <w:sz w:val="20"/>
          <w:szCs w:val="20"/>
        </w:rPr>
        <w:t>376</w:t>
      </w:r>
      <w:r>
        <w:rPr>
          <w:rFonts w:ascii="Arial" w:hAnsi="Arial" w:cs="Arial"/>
          <w:sz w:val="20"/>
          <w:szCs w:val="20"/>
        </w:rPr>
        <w:t>/1</w:t>
      </w:r>
      <w:r w:rsidRPr="006C6AFC">
        <w:rPr>
          <w:rFonts w:ascii="Arial" w:hAnsi="Arial" w:cs="Arial"/>
          <w:sz w:val="20"/>
          <w:szCs w:val="20"/>
        </w:rPr>
        <w:t>, 128 01 Praha 2</w:t>
      </w:r>
    </w:p>
    <w:p w:rsidR="00CD2F7F" w:rsidRPr="006C6AFC" w:rsidRDefault="00CD2F7F" w:rsidP="00CD2F7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CD2F7F" w:rsidRPr="002F5ECA" w:rsidRDefault="00CD2F7F" w:rsidP="00CD2F7F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F5ECA">
        <w:rPr>
          <w:rFonts w:ascii="Arial" w:hAnsi="Arial" w:cs="Arial"/>
          <w:sz w:val="20"/>
          <w:szCs w:val="20"/>
        </w:rPr>
        <w:t>(dále jen „</w:t>
      </w:r>
      <w:r w:rsidRPr="002F5ECA">
        <w:rPr>
          <w:rFonts w:ascii="Arial" w:hAnsi="Arial" w:cs="Arial"/>
          <w:b/>
          <w:sz w:val="20"/>
          <w:szCs w:val="20"/>
        </w:rPr>
        <w:t>zadavatel</w:t>
      </w:r>
      <w:r w:rsidRPr="002F5ECA">
        <w:rPr>
          <w:rFonts w:ascii="Arial" w:hAnsi="Arial" w:cs="Arial"/>
          <w:sz w:val="20"/>
          <w:szCs w:val="20"/>
        </w:rPr>
        <w:t>“ nebo „</w:t>
      </w:r>
      <w:r w:rsidRPr="002F5ECA">
        <w:rPr>
          <w:rFonts w:ascii="Arial" w:hAnsi="Arial" w:cs="Arial"/>
          <w:b/>
          <w:sz w:val="20"/>
          <w:szCs w:val="20"/>
        </w:rPr>
        <w:t>MPSV</w:t>
      </w:r>
      <w:r w:rsidRPr="002F5ECA">
        <w:rPr>
          <w:rFonts w:ascii="Arial" w:hAnsi="Arial" w:cs="Arial"/>
          <w:sz w:val="20"/>
          <w:szCs w:val="20"/>
        </w:rPr>
        <w:t>“)</w:t>
      </w: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 wp14:anchorId="387AB2D7" wp14:editId="562BBF5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CD2F7F" w:rsidRPr="006C6AFC" w:rsidRDefault="00CD2F7F" w:rsidP="00CD2F7F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____________________________________________</w:t>
      </w:r>
    </w:p>
    <w:p w:rsidR="009424B5" w:rsidRPr="0065517D" w:rsidRDefault="009424B5" w:rsidP="009424B5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5517D">
        <w:rPr>
          <w:rFonts w:ascii="Arial" w:hAnsi="Arial" w:cs="Arial"/>
          <w:sz w:val="20"/>
          <w:szCs w:val="20"/>
          <w:u w:val="single"/>
        </w:rPr>
        <w:t xml:space="preserve">Osoba oprávněná </w:t>
      </w:r>
      <w:r>
        <w:rPr>
          <w:rFonts w:ascii="Arial" w:hAnsi="Arial" w:cs="Arial"/>
          <w:sz w:val="20"/>
          <w:szCs w:val="20"/>
          <w:u w:val="single"/>
        </w:rPr>
        <w:t>zastupovat</w:t>
      </w:r>
      <w:r w:rsidRPr="0065517D">
        <w:rPr>
          <w:rFonts w:ascii="Arial" w:hAnsi="Arial" w:cs="Arial"/>
          <w:sz w:val="20"/>
          <w:szCs w:val="20"/>
          <w:u w:val="single"/>
        </w:rPr>
        <w:t xml:space="preserve"> zadavatele</w:t>
      </w:r>
    </w:p>
    <w:p w:rsidR="009424B5" w:rsidRDefault="009424B5" w:rsidP="009424B5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5C05BE">
        <w:rPr>
          <w:rFonts w:ascii="Arial" w:hAnsi="Arial" w:cs="Arial"/>
          <w:sz w:val="20"/>
          <w:szCs w:val="20"/>
        </w:rPr>
        <w:t xml:space="preserve">Mgr. Bc. et Bc. Robert Baxa, </w:t>
      </w:r>
    </w:p>
    <w:p w:rsidR="009424B5" w:rsidRDefault="009424B5" w:rsidP="009424B5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náměstek ministryně,</w:t>
      </w:r>
    </w:p>
    <w:p w:rsidR="009424B5" w:rsidRPr="005C05BE" w:rsidRDefault="009424B5" w:rsidP="009424B5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5C05BE">
        <w:rPr>
          <w:rFonts w:ascii="Arial" w:hAnsi="Arial" w:cs="Arial"/>
          <w:sz w:val="20"/>
          <w:szCs w:val="20"/>
        </w:rPr>
        <w:t>náměstek pro řízení sekce informačních technologií</w:t>
      </w:r>
    </w:p>
    <w:p w:rsidR="00CD2F7F" w:rsidRPr="0065517D" w:rsidRDefault="00CD2F7F" w:rsidP="00CD2F7F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CD2F7F" w:rsidRPr="00CE4D1E" w:rsidRDefault="00CD2F7F" w:rsidP="00CD2F7F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  <w:r w:rsidRPr="00CE4D1E">
        <w:rPr>
          <w:rFonts w:ascii="Arial" w:hAnsi="Arial" w:cs="Arial"/>
          <w:sz w:val="20"/>
          <w:szCs w:val="20"/>
          <w:u w:val="single"/>
        </w:rPr>
        <w:t xml:space="preserve">Zástupce zadavatele dle </w:t>
      </w:r>
      <w:r>
        <w:rPr>
          <w:rFonts w:ascii="Arial" w:hAnsi="Arial" w:cs="Arial"/>
          <w:sz w:val="20"/>
          <w:szCs w:val="20"/>
          <w:u w:val="single"/>
        </w:rPr>
        <w:t xml:space="preserve">ustanovení </w:t>
      </w:r>
      <w:r w:rsidRPr="00CE4D1E">
        <w:rPr>
          <w:rFonts w:ascii="Arial" w:hAnsi="Arial" w:cs="Arial"/>
          <w:sz w:val="20"/>
          <w:szCs w:val="20"/>
          <w:u w:val="single"/>
        </w:rPr>
        <w:t xml:space="preserve">§ 151 zákona (zastoupení zadavatele v řízení): </w:t>
      </w:r>
    </w:p>
    <w:p w:rsidR="000B0924" w:rsidRPr="00DE4A08" w:rsidRDefault="00CD2F7F" w:rsidP="00CD2F7F">
      <w:pPr>
        <w:spacing w:line="280" w:lineRule="atLeast"/>
        <w:jc w:val="both"/>
      </w:pPr>
      <w:r w:rsidRPr="00A04B48">
        <w:rPr>
          <w:rFonts w:ascii="Arial" w:hAnsi="Arial" w:cs="Arial"/>
          <w:sz w:val="20"/>
          <w:szCs w:val="20"/>
        </w:rPr>
        <w:t xml:space="preserve">Kontaktní osobou ve věcech souvisejících se zadáváním této veřejné zakázky je MT Legal s.r.o., advokátní kancelář, Karoliny Světlé 25, 110 00 Praha 1, e-mail: </w:t>
      </w:r>
      <w:hyperlink r:id="rId9" w:history="1"/>
      <w:hyperlink r:id="rId10" w:history="1">
        <w:r w:rsidRPr="00A04B48">
          <w:rPr>
            <w:rStyle w:val="Hypertextovodkaz"/>
            <w:sz w:val="20"/>
            <w:szCs w:val="20"/>
          </w:rPr>
          <w:t>vz@mt-legal.com</w:t>
        </w:r>
      </w:hyperlink>
      <w:r w:rsidRPr="00A04B48">
        <w:rPr>
          <w:rFonts w:ascii="Arial" w:hAnsi="Arial" w:cs="Arial"/>
          <w:sz w:val="20"/>
          <w:szCs w:val="20"/>
        </w:rPr>
        <w:t>. Kontaktní osoba zajišťuje veškerou komunikaci zadavatele s dodavateli (tím není dotčeno oprávnění statutárního orgánu či jiné pověřené osoby zadavatele) a je v souladu s ust. § 151 zákona pověřena výkonem zadavatelských činností v tomto zadávacím řízení. Kontaktní osoba je pověřena také k přijímání případných námitek dodavatelů dle ust. § 110 zákona.</w:t>
      </w:r>
    </w:p>
    <w:p w:rsidR="000B0924" w:rsidRPr="00DE4A08" w:rsidRDefault="000B0924" w:rsidP="000B0924">
      <w:pPr>
        <w:rPr>
          <w:sz w:val="24"/>
          <w:szCs w:val="24"/>
        </w:rPr>
        <w:sectPr w:rsidR="000B0924" w:rsidRPr="00DE4A08" w:rsidSect="000B0924">
          <w:footerReference w:type="default" r:id="rId11"/>
          <w:headerReference w:type="first" r:id="rId12"/>
          <w:footerReference w:type="first" r:id="rId13"/>
          <w:pgSz w:w="11906" w:h="16838" w:code="9"/>
          <w:pgMar w:top="1588" w:right="1134" w:bottom="1134" w:left="1418" w:header="709" w:footer="709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34346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3691D" w:rsidRDefault="00A3691D">
          <w:pPr>
            <w:pStyle w:val="Nadpisobsahu"/>
          </w:pPr>
          <w:r>
            <w:t>Obsah</w:t>
          </w:r>
        </w:p>
        <w:p w:rsidR="00A254A6" w:rsidRDefault="00A3691D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7264615" w:history="1">
            <w:r w:rsidR="00A254A6" w:rsidRPr="009571C3">
              <w:rPr>
                <w:rStyle w:val="Hypertextovodkaz"/>
                <w:noProof/>
              </w:rPr>
              <w:t>Předběžný harmonogram</w:t>
            </w:r>
            <w:r w:rsidR="00A254A6">
              <w:rPr>
                <w:noProof/>
                <w:webHidden/>
              </w:rPr>
              <w:tab/>
            </w:r>
            <w:r w:rsidR="00A254A6">
              <w:rPr>
                <w:noProof/>
                <w:webHidden/>
              </w:rPr>
              <w:fldChar w:fldCharType="begin"/>
            </w:r>
            <w:r w:rsidR="00A254A6">
              <w:rPr>
                <w:noProof/>
                <w:webHidden/>
              </w:rPr>
              <w:instrText xml:space="preserve"> PAGEREF _Toc447264615 \h </w:instrText>
            </w:r>
            <w:r w:rsidR="00A254A6">
              <w:rPr>
                <w:noProof/>
                <w:webHidden/>
              </w:rPr>
            </w:r>
            <w:r w:rsidR="00A254A6">
              <w:rPr>
                <w:noProof/>
                <w:webHidden/>
              </w:rPr>
              <w:fldChar w:fldCharType="separate"/>
            </w:r>
            <w:r w:rsidR="00A254A6">
              <w:rPr>
                <w:noProof/>
                <w:webHidden/>
              </w:rPr>
              <w:t>3</w:t>
            </w:r>
            <w:r w:rsidR="00A254A6">
              <w:rPr>
                <w:noProof/>
                <w:webHidden/>
              </w:rPr>
              <w:fldChar w:fldCharType="end"/>
            </w:r>
          </w:hyperlink>
        </w:p>
        <w:p w:rsidR="00A3691D" w:rsidRDefault="00A3691D">
          <w:r>
            <w:rPr>
              <w:b/>
              <w:bCs/>
            </w:rPr>
            <w:fldChar w:fldCharType="end"/>
          </w:r>
        </w:p>
      </w:sdtContent>
    </w:sdt>
    <w:p w:rsidR="002A40A0" w:rsidRDefault="000B0924" w:rsidP="002A40A0">
      <w:pPr>
        <w:pStyle w:val="Nadpis1"/>
      </w:pPr>
      <w:r>
        <w:br w:type="page"/>
      </w:r>
    </w:p>
    <w:p w:rsidR="00FB07A2" w:rsidRDefault="00A254A6" w:rsidP="00A254A6">
      <w:pPr>
        <w:pStyle w:val="Nadpis2"/>
      </w:pPr>
      <w:bookmarkStart w:id="0" w:name="_Toc447264615"/>
      <w:r>
        <w:lastRenderedPageBreak/>
        <w:t>Předběžný harmonogram</w:t>
      </w:r>
      <w:bookmarkEnd w:id="0"/>
      <w:r w:rsidR="00FC4350">
        <w:t xml:space="preserve"> </w:t>
      </w:r>
    </w:p>
    <w:p w:rsidR="00A254A6" w:rsidRPr="00A254A6" w:rsidRDefault="00A254A6" w:rsidP="00CD5D4C">
      <w:del w:id="1" w:author="." w:date="2016-09-19T14:37:00Z">
        <w:r w:rsidDel="00DF337E">
          <w:rPr>
            <w:noProof/>
            <w:lang w:eastAsia="cs-CZ"/>
          </w:rPr>
          <w:drawing>
            <wp:inline distT="0" distB="0" distL="0" distR="0" wp14:anchorId="4AACE741">
              <wp:extent cx="5923361" cy="8642760"/>
              <wp:effectExtent l="0" t="0" r="1270" b="6350"/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34622" cy="865919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del>
      <w:bookmarkStart w:id="2" w:name="_GoBack"/>
      <w:ins w:id="3" w:author="." w:date="2016-09-19T16:40:00Z">
        <w:r w:rsidR="00CD5D4C">
          <w:rPr>
            <w:noProof/>
            <w:lang w:eastAsia="cs-CZ"/>
          </w:rPr>
          <w:drawing>
            <wp:inline distT="0" distB="0" distL="0" distR="0" wp14:anchorId="690E38FF">
              <wp:extent cx="5918702" cy="8635962"/>
              <wp:effectExtent l="0" t="0" r="6350" b="0"/>
              <wp:docPr id="4" name="Obráze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31762" cy="865501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  <w:bookmarkEnd w:id="2"/>
    </w:p>
    <w:sectPr w:rsidR="00A254A6" w:rsidRPr="00A254A6" w:rsidSect="00A254A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3CE" w:rsidRDefault="00B953CE" w:rsidP="00A3691D">
      <w:pPr>
        <w:spacing w:after="0" w:line="240" w:lineRule="auto"/>
      </w:pPr>
      <w:r>
        <w:separator/>
      </w:r>
    </w:p>
  </w:endnote>
  <w:endnote w:type="continuationSeparator" w:id="0">
    <w:p w:rsidR="00B953CE" w:rsidRDefault="00B953CE" w:rsidP="00A3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7A2" w:rsidRDefault="00FB07A2" w:rsidP="000B0924">
    <w:pPr>
      <w:pStyle w:val="Zpat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D5D4C">
      <w:rPr>
        <w:noProof/>
      </w:rPr>
      <w:t>3</w:t>
    </w:r>
    <w:r>
      <w:rPr>
        <w:noProof/>
      </w:rPr>
      <w:fldChar w:fldCharType="end"/>
    </w:r>
    <w:r>
      <w:t>/</w:t>
    </w:r>
    <w:fldSimple w:instr=" NUMPAGES   \* MERGEFORMAT ">
      <w:r w:rsidR="00CD5D4C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7509415"/>
      <w:docPartObj>
        <w:docPartGallery w:val="Page Numbers (Bottom of Page)"/>
        <w:docPartUnique/>
      </w:docPartObj>
    </w:sdtPr>
    <w:sdtEndPr/>
    <w:sdtContent>
      <w:p w:rsidR="00FB07A2" w:rsidRDefault="00B953CE">
        <w:pPr>
          <w:pStyle w:val="Zpat"/>
          <w:jc w:val="center"/>
        </w:pPr>
      </w:p>
    </w:sdtContent>
  </w:sdt>
  <w:p w:rsidR="00FB07A2" w:rsidRPr="00A3691D" w:rsidRDefault="00FB07A2" w:rsidP="00A369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3CE" w:rsidRDefault="00B953CE" w:rsidP="00A3691D">
      <w:pPr>
        <w:spacing w:after="0" w:line="240" w:lineRule="auto"/>
      </w:pPr>
      <w:r>
        <w:separator/>
      </w:r>
    </w:p>
  </w:footnote>
  <w:footnote w:type="continuationSeparator" w:id="0">
    <w:p w:rsidR="00B953CE" w:rsidRDefault="00B953CE" w:rsidP="00A36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7B8" w:rsidRPr="00E0534D" w:rsidRDefault="007517B8" w:rsidP="007517B8">
    <w:pPr>
      <w:pStyle w:val="Zhlav"/>
      <w:tabs>
        <w:tab w:val="clear" w:pos="4536"/>
        <w:tab w:val="clear" w:pos="9072"/>
        <w:tab w:val="left" w:pos="6820"/>
      </w:tabs>
      <w:rPr>
        <w:sz w:val="20"/>
      </w:rPr>
    </w:pPr>
    <w:r w:rsidRPr="00E14591">
      <w:rPr>
        <w:rFonts w:ascii="Arial" w:hAnsi="Arial" w:cs="Arial"/>
        <w:sz w:val="20"/>
      </w:rPr>
      <w:t>Příloha</w:t>
    </w:r>
    <w:r>
      <w:rPr>
        <w:rFonts w:ascii="Arial" w:hAnsi="Arial" w:cs="Arial"/>
        <w:sz w:val="20"/>
      </w:rPr>
      <w:t xml:space="preserve"> zadávací dokumentace</w:t>
    </w:r>
    <w:r w:rsidRPr="00E14591">
      <w:rPr>
        <w:rFonts w:ascii="Arial" w:hAnsi="Arial" w:cs="Arial"/>
        <w:sz w:val="20"/>
      </w:rPr>
      <w:t xml:space="preserve"> č.</w:t>
    </w:r>
    <w:r>
      <w:rPr>
        <w:rFonts w:ascii="Arial" w:hAnsi="Arial" w:cs="Arial"/>
        <w:sz w:val="20"/>
      </w:rPr>
      <w:t xml:space="preserve"> </w:t>
    </w:r>
    <w:proofErr w:type="gramStart"/>
    <w:r>
      <w:rPr>
        <w:rFonts w:ascii="Arial" w:hAnsi="Arial" w:cs="Arial"/>
        <w:sz w:val="20"/>
      </w:rPr>
      <w:t>11</w:t>
    </w:r>
    <w:r w:rsidRPr="00E14591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 xml:space="preserve"> – Předběžný</w:t>
    </w:r>
    <w:proofErr w:type="gramEnd"/>
    <w:r>
      <w:rPr>
        <w:rFonts w:ascii="Arial" w:hAnsi="Arial" w:cs="Arial"/>
        <w:sz w:val="20"/>
      </w:rPr>
      <w:t xml:space="preserve"> harmonogram</w:t>
    </w:r>
  </w:p>
  <w:p w:rsidR="007517B8" w:rsidRDefault="007517B8">
    <w:pPr>
      <w:pStyle w:val="Zhlav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924"/>
    <w:rsid w:val="000B0924"/>
    <w:rsid w:val="000D38FD"/>
    <w:rsid w:val="002A40A0"/>
    <w:rsid w:val="003726D3"/>
    <w:rsid w:val="003D1010"/>
    <w:rsid w:val="00561DDB"/>
    <w:rsid w:val="00624DD7"/>
    <w:rsid w:val="006E7515"/>
    <w:rsid w:val="007268E8"/>
    <w:rsid w:val="00736D5F"/>
    <w:rsid w:val="007512D7"/>
    <w:rsid w:val="007517B8"/>
    <w:rsid w:val="008131EA"/>
    <w:rsid w:val="008A16F3"/>
    <w:rsid w:val="008A1D1A"/>
    <w:rsid w:val="008D5647"/>
    <w:rsid w:val="009424B5"/>
    <w:rsid w:val="00995277"/>
    <w:rsid w:val="00A07313"/>
    <w:rsid w:val="00A144D3"/>
    <w:rsid w:val="00A254A6"/>
    <w:rsid w:val="00A32858"/>
    <w:rsid w:val="00A3691D"/>
    <w:rsid w:val="00B953CE"/>
    <w:rsid w:val="00BA6D77"/>
    <w:rsid w:val="00C51100"/>
    <w:rsid w:val="00C620C0"/>
    <w:rsid w:val="00C83264"/>
    <w:rsid w:val="00CD2F7F"/>
    <w:rsid w:val="00CD5D4C"/>
    <w:rsid w:val="00D56671"/>
    <w:rsid w:val="00D93D1E"/>
    <w:rsid w:val="00DB2A78"/>
    <w:rsid w:val="00DF337E"/>
    <w:rsid w:val="00DF510C"/>
    <w:rsid w:val="00F7580A"/>
    <w:rsid w:val="00F96E54"/>
    <w:rsid w:val="00FB07A2"/>
    <w:rsid w:val="00FC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3B09E9-891D-4207-8A28-EACA5897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09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B0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09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B09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B092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B092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B09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0B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ARSmall">
    <w:name w:val="EAR Small"/>
    <w:basedOn w:val="Normln"/>
    <w:next w:val="Normln"/>
    <w:link w:val="EARSmallChar"/>
    <w:rsid w:val="000B0924"/>
    <w:pPr>
      <w:spacing w:before="120" w:after="60" w:line="240" w:lineRule="auto"/>
    </w:pPr>
    <w:rPr>
      <w:rFonts w:ascii="Arial" w:hAnsi="Arial" w:cs="Arial"/>
      <w:sz w:val="18"/>
    </w:rPr>
  </w:style>
  <w:style w:type="character" w:customStyle="1" w:styleId="EARSmallChar">
    <w:name w:val="EAR Small Char"/>
    <w:basedOn w:val="Standardnpsmoodstavce"/>
    <w:link w:val="EARSmall"/>
    <w:rsid w:val="000B0924"/>
    <w:rPr>
      <w:rFonts w:ascii="Arial" w:hAnsi="Arial" w:cs="Arial"/>
      <w:sz w:val="18"/>
    </w:rPr>
  </w:style>
  <w:style w:type="table" w:customStyle="1" w:styleId="EARTable">
    <w:name w:val="EAR Table"/>
    <w:basedOn w:val="Normlntabulka"/>
    <w:rsid w:val="000B0924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adpis3Char">
    <w:name w:val="Nadpis 3 Char"/>
    <w:basedOn w:val="Standardnpsmoodstavce"/>
    <w:link w:val="Nadpis3"/>
    <w:uiPriority w:val="9"/>
    <w:rsid w:val="000B09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B09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0B09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0B09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0B09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Zpat">
    <w:name w:val="footer"/>
    <w:basedOn w:val="Normln"/>
    <w:link w:val="ZpatChar"/>
    <w:uiPriority w:val="99"/>
    <w:unhideWhenUsed/>
    <w:rsid w:val="000B0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924"/>
  </w:style>
  <w:style w:type="paragraph" w:styleId="Nzev">
    <w:name w:val="Title"/>
    <w:basedOn w:val="Normln"/>
    <w:next w:val="Normln"/>
    <w:link w:val="NzevChar"/>
    <w:uiPriority w:val="10"/>
    <w:qFormat/>
    <w:rsid w:val="000B0924"/>
    <w:pPr>
      <w:suppressAutoHyphens/>
      <w:spacing w:after="300" w:line="100" w:lineRule="atLeast"/>
      <w:jc w:val="center"/>
    </w:pPr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character" w:customStyle="1" w:styleId="NzevChar">
    <w:name w:val="Název Char"/>
    <w:basedOn w:val="Standardnpsmoodstavce"/>
    <w:link w:val="Nzev"/>
    <w:uiPriority w:val="10"/>
    <w:rsid w:val="000B0924"/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qFormat/>
    <w:rsid w:val="00A3691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3691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3691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3691D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3691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36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91D"/>
  </w:style>
  <w:style w:type="paragraph" w:customStyle="1" w:styleId="NZEV0">
    <w:name w:val="NÁZEV"/>
    <w:basedOn w:val="Obsah1"/>
    <w:rsid w:val="00CD2F7F"/>
    <w:pPr>
      <w:tabs>
        <w:tab w:val="left" w:pos="400"/>
        <w:tab w:val="left" w:pos="540"/>
        <w:tab w:val="right" w:leader="dot" w:pos="9062"/>
      </w:tabs>
      <w:spacing w:before="120" w:after="120" w:line="240" w:lineRule="auto"/>
      <w:ind w:left="540" w:hanging="540"/>
      <w:jc w:val="center"/>
    </w:pPr>
    <w:rPr>
      <w:rFonts w:ascii="Arial" w:eastAsia="Times New Roman" w:hAnsi="Arial" w:cs="Times New Roman"/>
      <w:b/>
      <w:bCs/>
      <w:caps/>
      <w:sz w:val="48"/>
      <w:szCs w:val="20"/>
      <w:lang w:eastAsia="cs-CZ"/>
    </w:rPr>
  </w:style>
  <w:style w:type="paragraph" w:customStyle="1" w:styleId="Normln11">
    <w:name w:val="Normální 11"/>
    <w:basedOn w:val="Normln"/>
    <w:rsid w:val="00CD2F7F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2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mpsv.cz/images/clanky/5699/logoMPSV-m-sm.jpg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yperlink" Target="mailto:vz@mt-leg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X8q4eUrTSdax/HkHU0lYnIbDgOE=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NWa4aHQqvxlKBLwd3YdZRUX/rqc=</DigestValue>
    </Reference>
  </SignedInfo>
  <SignatureValue>Hn2Y4MFTk/f04hAjS6F5fTnMCGD1WT3zxETjRCJsTXv+h/I+5URdReQLgCyZw0BneqQJsr+KtIPs
9jPcLnvis6m99XKqhVbPydvKGO8D8LVKvHaMxRwgUbU8L8+VwnBJPznBe5ovPlvpMPyFnJD+E57F
iWqSnrK6laQIMY8BT0EGe0MtX7deo1ErllDtqMLm5ymJsKeqWVIpDrkvwHxP1HSRVY/lMbLawpeu
2xm5janMHWOBPJPY87n30tYNjD1uyNTEtCybDMSpC7b1vhve49plpNv+Laq3L0iIlhZ+3XftjGIG
CF0TOxAh+C5UmfEUeKk0zMl1fr3e5ZHrzrGV1g==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/9r9gf+7L4UZeKaFyuVy45dKe/A=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0hFOjNVwYt0O3+SG1kp/YTb1ezo=</DigestValue>
      </Reference>
      <Reference URI="/word/media/image2.png?ContentType=image/png">
        <DigestMethod Algorithm="http://www.w3.org/2000/09/xmldsig#sha1"/>
        <DigestValue>8Z75omBtnVoJPmkD1KaKELfctWA=</DigestValue>
      </Reference>
      <Reference URI="/word/settings.xml?ContentType=application/vnd.openxmlformats-officedocument.wordprocessingml.settings+xml">
        <DigestMethod Algorithm="http://www.w3.org/2000/09/xmldsig#sha1"/>
        <DigestValue>SSjOKSdO7mjSVUZYTs2KmI5WuG8=</DigestValue>
      </Reference>
      <Reference URI="/word/fontTable.xml?ContentType=application/vnd.openxmlformats-officedocument.wordprocessingml.fontTable+xml">
        <DigestMethod Algorithm="http://www.w3.org/2000/09/xmldsig#sha1"/>
        <DigestValue>NTQmnP/U9hRm5Bx+0nBpE6BIIMY=</DigestValue>
      </Reference>
      <Reference URI="/word/media/image3.png?ContentType=image/png">
        <DigestMethod Algorithm="http://www.w3.org/2000/09/xmldsig#sha1"/>
        <DigestValue>oLH2jU1AnG1Pyup5gpnlbsRFPo4=</DigestValue>
      </Reference>
      <Reference URI="/word/footer1.xml?ContentType=application/vnd.openxmlformats-officedocument.wordprocessingml.footer+xml">
        <DigestMethod Algorithm="http://www.w3.org/2000/09/xmldsig#sha1"/>
        <DigestValue>517FEVtUkQl8XUAiYVBudVQqfIA=</DigestValue>
      </Reference>
      <Reference URI="/word/footer2.xml?ContentType=application/vnd.openxmlformats-officedocument.wordprocessingml.footer+xml">
        <DigestMethod Algorithm="http://www.w3.org/2000/09/xmldsig#sha1"/>
        <DigestValue>dZ8VMdpZ4ktjcECrAn3iXlLudKU=</DigestValue>
      </Reference>
      <Reference URI="/word/document.xml?ContentType=application/vnd.openxmlformats-officedocument.wordprocessingml.document.main+xml">
        <DigestMethod Algorithm="http://www.w3.org/2000/09/xmldsig#sha1"/>
        <DigestValue>4U2fPxejzfpHxpr0BEbjsSHfN9k=</DigestValue>
      </Reference>
      <Reference URI="/word/webSettings.xml?ContentType=application/vnd.openxmlformats-officedocument.wordprocessingml.webSettings+xml">
        <DigestMethod Algorithm="http://www.w3.org/2000/09/xmldsig#sha1"/>
        <DigestValue>jOkypdsCUrE86pQfqurXJp0rg14=</DigestValue>
      </Reference>
      <Reference URI="/word/header1.xml?ContentType=application/vnd.openxmlformats-officedocument.wordprocessingml.header+xml">
        <DigestMethod Algorithm="http://www.w3.org/2000/09/xmldsig#sha1"/>
        <DigestValue>eZ1prEPJWYrsnvhWrvma2BicLe8=</DigestValue>
      </Reference>
      <Reference URI="/word/footnotes.xml?ContentType=application/vnd.openxmlformats-officedocument.wordprocessingml.footnotes+xml">
        <DigestMethod Algorithm="http://www.w3.org/2000/09/xmldsig#sha1"/>
        <DigestValue>2Z8FWIPAAV4GdE7qiGIgKsdWbXQ=</DigestValue>
      </Reference>
      <Reference URI="/word/endnotes.xml?ContentType=application/vnd.openxmlformats-officedocument.wordprocessingml.endnotes+xml">
        <DigestMethod Algorithm="http://www.w3.org/2000/09/xmldsig#sha1"/>
        <DigestValue>ytecTtKOQ1rYQY7oBlrNDQPvUsA=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t+WZIsNwFv5W2bwAZb2VaMZgs7s=</DigestValue>
      </Reference>
    </Manifest>
    <SignatureProperties>
      <SignatureProperty Id="idSignatureTime" Target="#idPackageSignature">
        <mdssi:SignatureTime>
          <mdssi:Format>YYYY-MM-DDThh:mm:ssTZD</mdssi:Format>
          <mdssi:Value>2016-09-23T12:47:51Z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2016-09-23T12:47:51Z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0F816-E6FB-423C-8B3D-0899B89FD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4</cp:revision>
  <dcterms:created xsi:type="dcterms:W3CDTF">2016-09-19T12:34:00Z</dcterms:created>
  <dcterms:modified xsi:type="dcterms:W3CDTF">2016-09-19T14:40:00Z</dcterms:modified>
</cp:coreProperties>
</file>